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739" w:rsidRPr="00AC5739" w:rsidRDefault="00AC5739" w:rsidP="00AC5739">
      <w:pPr>
        <w:pStyle w:val="1"/>
        <w:spacing w:after="150" w:line="360" w:lineRule="auto"/>
        <w:textAlignment w:val="baseline"/>
        <w:rPr>
          <w:b w:val="0"/>
          <w:bCs w:val="0"/>
          <w:color w:val="993366"/>
        </w:rPr>
      </w:pPr>
      <w:r w:rsidRPr="00AC5739">
        <w:rPr>
          <w:rFonts w:eastAsia="Times New Roman"/>
          <w:b w:val="0"/>
          <w:color w:val="993366"/>
          <w:lang w:eastAsia="ar-SA"/>
        </w:rPr>
        <w:t xml:space="preserve">Социально-значимый проект </w:t>
      </w:r>
      <w:r w:rsidRPr="00AC5739">
        <w:rPr>
          <w:b w:val="0"/>
          <w:bCs w:val="0"/>
          <w:color w:val="993366"/>
        </w:rPr>
        <w:t>"Права несовершеннолетних"</w:t>
      </w:r>
    </w:p>
    <w:p w:rsidR="00AC5739" w:rsidRPr="00AC5739" w:rsidRDefault="00AC5739" w:rsidP="00AC5739">
      <w:pPr>
        <w:suppressAutoHyphens/>
        <w:spacing w:after="0" w:line="360" w:lineRule="auto"/>
        <w:jc w:val="center"/>
        <w:rPr>
          <w:rFonts w:ascii="Times New Roman" w:eastAsia="Times New Roman" w:hAnsi="Times New Roman"/>
          <w:b/>
          <w:color w:val="993366"/>
          <w:sz w:val="24"/>
          <w:szCs w:val="24"/>
          <w:lang w:eastAsia="ar-SA"/>
        </w:rPr>
      </w:pPr>
      <w:r w:rsidRPr="00AC5739">
        <w:rPr>
          <w:rFonts w:ascii="Times New Roman" w:eastAsia="Times New Roman" w:hAnsi="Times New Roman"/>
          <w:b/>
          <w:color w:val="993366"/>
          <w:sz w:val="24"/>
          <w:szCs w:val="24"/>
          <w:lang w:eastAsia="ar-SA"/>
        </w:rPr>
        <w:t xml:space="preserve">ученицы 8Б класса Филипповой Арины </w:t>
      </w:r>
    </w:p>
    <w:p w:rsidR="00AC5739" w:rsidRPr="00AC5739" w:rsidRDefault="00AC5739" w:rsidP="00AC5739">
      <w:pPr>
        <w:spacing w:line="360" w:lineRule="auto"/>
        <w:jc w:val="center"/>
        <w:textAlignment w:val="baseline"/>
        <w:rPr>
          <w:rFonts w:ascii="Times New Roman" w:hAnsi="Times New Roman"/>
          <w:color w:val="222222"/>
          <w:sz w:val="24"/>
          <w:szCs w:val="24"/>
        </w:rPr>
      </w:pPr>
      <w:r w:rsidRPr="00AC5739">
        <w:rPr>
          <w:rFonts w:ascii="Times New Roman" w:hAnsi="Segoe UI Symbol"/>
          <w:color w:val="993366"/>
          <w:sz w:val="24"/>
          <w:szCs w:val="24"/>
        </w:rPr>
        <w:t>⁠</w:t>
      </w:r>
      <w:r w:rsidRPr="00AC5739">
        <w:rPr>
          <w:rFonts w:ascii="Times New Roman" w:hAnsi="Times New Roman"/>
          <w:noProof/>
          <w:sz w:val="24"/>
          <w:szCs w:val="24"/>
          <w:lang w:eastAsia="ru-RU"/>
        </w:rPr>
        <w:drawing>
          <wp:inline distT="0" distB="0" distL="0" distR="0">
            <wp:extent cx="3810000" cy="2333625"/>
            <wp:effectExtent l="19050" t="0" r="0" b="0"/>
            <wp:docPr id="93" name="Рисунок 1" descr="https://tvorcheskie-proekty.ru/files/images/pr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vorcheskie-proekty.ru/files/images/prava.jpg"/>
                    <pic:cNvPicPr>
                      <a:picLocks noChangeAspect="1" noChangeArrowheads="1"/>
                    </pic:cNvPicPr>
                  </pic:nvPicPr>
                  <pic:blipFill>
                    <a:blip r:embed="rId5" cstate="print"/>
                    <a:srcRect/>
                    <a:stretch>
                      <a:fillRect/>
                    </a:stretch>
                  </pic:blipFill>
                  <pic:spPr bwMode="auto">
                    <a:xfrm>
                      <a:off x="0" y="0"/>
                      <a:ext cx="3810000" cy="2333625"/>
                    </a:xfrm>
                    <a:prstGeom prst="rect">
                      <a:avLst/>
                    </a:prstGeom>
                    <a:noFill/>
                    <a:ln w="9525">
                      <a:noFill/>
                      <a:miter lim="800000"/>
                      <a:headEnd/>
                      <a:tailEnd/>
                    </a:ln>
                  </pic:spPr>
                </pic:pic>
              </a:graphicData>
            </a:graphic>
          </wp:inline>
        </w:drawing>
      </w:r>
    </w:p>
    <w:p w:rsidR="00AC5739" w:rsidRPr="00AC5739" w:rsidRDefault="00AC5739" w:rsidP="00AC5739">
      <w:pPr>
        <w:pStyle w:val="3"/>
        <w:spacing w:before="300" w:after="150" w:line="360" w:lineRule="auto"/>
        <w:ind w:left="567" w:right="241"/>
        <w:jc w:val="both"/>
        <w:textAlignment w:val="baseline"/>
        <w:rPr>
          <w:rFonts w:ascii="Times New Roman" w:eastAsia="Times New Roman" w:hAnsi="Times New Roman" w:cs="Times New Roman"/>
          <w:b w:val="0"/>
          <w:bCs w:val="0"/>
          <w:sz w:val="24"/>
          <w:szCs w:val="24"/>
          <w:lang w:eastAsia="ru-RU"/>
        </w:rPr>
      </w:pPr>
      <w:r w:rsidRPr="00AC5739">
        <w:rPr>
          <w:rFonts w:ascii="Times New Roman" w:eastAsia="Times New Roman" w:hAnsi="Times New Roman" w:cs="Times New Roman"/>
          <w:b w:val="0"/>
          <w:bCs w:val="0"/>
          <w:sz w:val="24"/>
          <w:szCs w:val="24"/>
          <w:lang w:eastAsia="ru-RU"/>
        </w:rPr>
        <w:t>Ученический социальный проект на тему "Права несовершеннолетних" дает развернутое понимание того, что такое "право" и "правовой статус ребенка". В работе названы ключевые государственные документы, регламентирующие права ребенка в нашей стране.</w:t>
      </w:r>
    </w:p>
    <w:p w:rsidR="00AC5739" w:rsidRPr="00AC5739" w:rsidRDefault="00AC5739" w:rsidP="00AC5739">
      <w:pPr>
        <w:pStyle w:val="3"/>
        <w:spacing w:before="300" w:after="150" w:line="360" w:lineRule="auto"/>
        <w:ind w:left="567" w:right="241"/>
        <w:jc w:val="center"/>
        <w:textAlignment w:val="baseline"/>
        <w:rPr>
          <w:rFonts w:ascii="Times New Roman" w:hAnsi="Times New Roman" w:cs="Times New Roman"/>
          <w:b w:val="0"/>
          <w:bCs w:val="0"/>
          <w:color w:val="733712"/>
          <w:sz w:val="24"/>
          <w:szCs w:val="24"/>
        </w:rPr>
      </w:pPr>
      <w:r w:rsidRPr="00AC5739">
        <w:rPr>
          <w:rFonts w:ascii="Times New Roman" w:hAnsi="Times New Roman" w:cs="Times New Roman"/>
          <w:b w:val="0"/>
          <w:bCs w:val="0"/>
          <w:color w:val="733712"/>
          <w:sz w:val="24"/>
          <w:szCs w:val="24"/>
        </w:rPr>
        <w:t>Подробнее о проекте:</w:t>
      </w:r>
    </w:p>
    <w:p w:rsidR="00AC5739" w:rsidRPr="00AC5739" w:rsidRDefault="00AC5739" w:rsidP="00AC5739">
      <w:pPr>
        <w:pStyle w:val="3"/>
        <w:spacing w:before="300" w:line="360" w:lineRule="auto"/>
        <w:ind w:left="567" w:right="238"/>
        <w:jc w:val="both"/>
        <w:textAlignment w:val="baseline"/>
        <w:rPr>
          <w:rFonts w:ascii="Times New Roman" w:hAnsi="Times New Roman" w:cs="Times New Roman"/>
          <w:b w:val="0"/>
          <w:sz w:val="24"/>
          <w:szCs w:val="24"/>
        </w:rPr>
      </w:pPr>
      <w:r w:rsidRPr="00AC5739">
        <w:rPr>
          <w:rFonts w:ascii="Times New Roman" w:hAnsi="Times New Roman" w:cs="Times New Roman"/>
          <w:b w:val="0"/>
          <w:sz w:val="24"/>
          <w:szCs w:val="24"/>
        </w:rPr>
        <w:t>Автор </w:t>
      </w:r>
      <w:r w:rsidRPr="00AC5739">
        <w:rPr>
          <w:rFonts w:ascii="Times New Roman" w:hAnsi="Times New Roman" w:cs="Times New Roman"/>
          <w:b w:val="0"/>
          <w:i/>
          <w:iCs/>
          <w:sz w:val="24"/>
          <w:szCs w:val="24"/>
        </w:rPr>
        <w:t>проекта о правах детей</w:t>
      </w:r>
      <w:r w:rsidRPr="00AC5739">
        <w:rPr>
          <w:rFonts w:ascii="Times New Roman" w:hAnsi="Times New Roman" w:cs="Times New Roman"/>
          <w:b w:val="0"/>
          <w:sz w:val="24"/>
          <w:szCs w:val="24"/>
        </w:rPr>
        <w:t xml:space="preserve"> изучила литературу и статистические данные по этой теме и определила, насколько сегодня актуально изучение прав детей в нашем государстве, а </w:t>
      </w:r>
      <w:proofErr w:type="gramStart"/>
      <w:r w:rsidRPr="00AC5739">
        <w:rPr>
          <w:rFonts w:ascii="Times New Roman" w:hAnsi="Times New Roman" w:cs="Times New Roman"/>
          <w:b w:val="0"/>
          <w:sz w:val="24"/>
          <w:szCs w:val="24"/>
        </w:rPr>
        <w:t>также</w:t>
      </w:r>
      <w:proofErr w:type="gramEnd"/>
      <w:r w:rsidRPr="00AC5739">
        <w:rPr>
          <w:rFonts w:ascii="Times New Roman" w:hAnsi="Times New Roman" w:cs="Times New Roman"/>
          <w:b w:val="0"/>
          <w:sz w:val="24"/>
          <w:szCs w:val="24"/>
        </w:rPr>
        <w:t xml:space="preserve"> почему необходимо давать огласку данной информации и рассказывать детям об их правах, утвержденных на законодательном уровне.</w:t>
      </w:r>
    </w:p>
    <w:p w:rsidR="00AC5739" w:rsidRPr="00AC5739" w:rsidRDefault="00AC5739" w:rsidP="00AC5739">
      <w:pPr>
        <w:pStyle w:val="3"/>
        <w:spacing w:before="300" w:after="0" w:line="360" w:lineRule="auto"/>
        <w:ind w:left="567" w:right="238"/>
        <w:jc w:val="both"/>
        <w:textAlignment w:val="baseline"/>
        <w:rPr>
          <w:rFonts w:ascii="Times New Roman" w:hAnsi="Times New Roman" w:cs="Times New Roman"/>
          <w:b w:val="0"/>
          <w:sz w:val="24"/>
          <w:szCs w:val="24"/>
        </w:rPr>
      </w:pPr>
      <w:proofErr w:type="gramStart"/>
      <w:r w:rsidRPr="00AC5739">
        <w:rPr>
          <w:rFonts w:ascii="Times New Roman" w:hAnsi="Times New Roman" w:cs="Times New Roman"/>
          <w:b w:val="0"/>
          <w:sz w:val="24"/>
          <w:szCs w:val="24"/>
        </w:rPr>
        <w:t>Индивидуальный проект</w:t>
      </w:r>
      <w:proofErr w:type="gramEnd"/>
      <w:r w:rsidRPr="00AC5739">
        <w:rPr>
          <w:rFonts w:ascii="Times New Roman" w:hAnsi="Times New Roman" w:cs="Times New Roman"/>
          <w:b w:val="0"/>
          <w:sz w:val="24"/>
          <w:szCs w:val="24"/>
        </w:rPr>
        <w:t xml:space="preserve"> по обществознанию "Права несовершеннолетних" знакомит учащихся с выжимками из Семейного кодекса Российской Федерации. Ученица приводит статьи из документа, в которых рассказывается о тех правах, которыми обладают дети в российском правовом пространстве.</w:t>
      </w:r>
    </w:p>
    <w:p w:rsidR="00AC5739" w:rsidRPr="00AC5739" w:rsidRDefault="00AC5739" w:rsidP="00AC5739">
      <w:pPr>
        <w:pStyle w:val="3"/>
        <w:spacing w:before="300" w:after="0" w:line="360" w:lineRule="auto"/>
        <w:ind w:left="567" w:right="238"/>
        <w:jc w:val="center"/>
        <w:textAlignment w:val="baseline"/>
        <w:rPr>
          <w:rFonts w:ascii="Times New Roman" w:hAnsi="Times New Roman" w:cs="Times New Roman"/>
          <w:b w:val="0"/>
          <w:bCs w:val="0"/>
          <w:color w:val="733712"/>
          <w:sz w:val="24"/>
          <w:szCs w:val="24"/>
        </w:rPr>
      </w:pPr>
      <w:r w:rsidRPr="00AC5739">
        <w:rPr>
          <w:rFonts w:ascii="Times New Roman" w:hAnsi="Times New Roman" w:cs="Times New Roman"/>
          <w:b w:val="0"/>
          <w:bCs w:val="0"/>
          <w:color w:val="733712"/>
          <w:sz w:val="24"/>
          <w:szCs w:val="24"/>
        </w:rPr>
        <w:t>Оглавление</w:t>
      </w:r>
    </w:p>
    <w:p w:rsidR="00AC5739" w:rsidRPr="00AC5739" w:rsidRDefault="00AC5739" w:rsidP="00AC5739">
      <w:pPr>
        <w:pStyle w:val="a3"/>
        <w:spacing w:line="360" w:lineRule="auto"/>
        <w:rPr>
          <w:rFonts w:ascii="Times New Roman" w:hAnsi="Times New Roman"/>
          <w:sz w:val="24"/>
          <w:szCs w:val="24"/>
        </w:rPr>
      </w:pPr>
      <w:r w:rsidRPr="00AC5739">
        <w:rPr>
          <w:rFonts w:ascii="Times New Roman" w:hAnsi="Times New Roman"/>
          <w:sz w:val="24"/>
          <w:szCs w:val="24"/>
        </w:rPr>
        <w:t xml:space="preserve">  Введение</w:t>
      </w:r>
      <w:r w:rsidRPr="00AC5739">
        <w:rPr>
          <w:rFonts w:ascii="Times New Roman" w:hAnsi="Times New Roman"/>
          <w:sz w:val="24"/>
          <w:szCs w:val="24"/>
        </w:rPr>
        <w:br/>
        <w:t>1. Понятие права.</w:t>
      </w:r>
      <w:r w:rsidRPr="00AC5739">
        <w:rPr>
          <w:rFonts w:ascii="Times New Roman" w:hAnsi="Times New Roman"/>
          <w:sz w:val="24"/>
          <w:szCs w:val="24"/>
        </w:rPr>
        <w:br/>
        <w:t>2. Права детей в Семейном кодексе РФ.</w:t>
      </w:r>
      <w:r w:rsidRPr="00AC5739">
        <w:rPr>
          <w:rFonts w:ascii="Times New Roman" w:hAnsi="Times New Roman"/>
          <w:sz w:val="24"/>
          <w:szCs w:val="24"/>
        </w:rPr>
        <w:br/>
        <w:t>3. Заключение</w:t>
      </w:r>
    </w:p>
    <w:p w:rsidR="00AC5739" w:rsidRPr="00AC5739" w:rsidRDefault="00AC5739" w:rsidP="00AC5739">
      <w:pPr>
        <w:pStyle w:val="3"/>
        <w:spacing w:before="300" w:after="0" w:line="360" w:lineRule="auto"/>
        <w:ind w:left="567" w:right="238"/>
        <w:jc w:val="center"/>
        <w:textAlignment w:val="baseline"/>
        <w:rPr>
          <w:rFonts w:ascii="Times New Roman" w:hAnsi="Times New Roman" w:cs="Times New Roman"/>
          <w:b w:val="0"/>
          <w:bCs w:val="0"/>
          <w:color w:val="733712"/>
          <w:sz w:val="24"/>
          <w:szCs w:val="24"/>
        </w:rPr>
      </w:pPr>
      <w:proofErr w:type="spellStart"/>
      <w:r w:rsidRPr="00AC5739">
        <w:rPr>
          <w:rFonts w:ascii="Times New Roman" w:hAnsi="Times New Roman" w:cs="Times New Roman"/>
          <w:b w:val="0"/>
          <w:bCs w:val="0"/>
          <w:color w:val="733712"/>
          <w:sz w:val="24"/>
          <w:szCs w:val="24"/>
        </w:rPr>
        <w:lastRenderedPageBreak/>
        <w:t>Introduction</w:t>
      </w:r>
      <w:proofErr w:type="spellEnd"/>
    </w:p>
    <w:p w:rsidR="00AC5739" w:rsidRPr="008200BF" w:rsidRDefault="00AC5739" w:rsidP="00AC5739">
      <w:pPr>
        <w:spacing w:after="0" w:line="360" w:lineRule="auto"/>
        <w:jc w:val="both"/>
        <w:rPr>
          <w:rFonts w:ascii="Times New Roman" w:eastAsia="Times New Roman" w:hAnsi="Times New Roman"/>
          <w:sz w:val="24"/>
          <w:szCs w:val="24"/>
          <w:lang w:eastAsia="ru-RU"/>
        </w:rPr>
      </w:pPr>
      <w:r w:rsidRPr="008200BF">
        <w:rPr>
          <w:rFonts w:ascii="Times New Roman" w:eastAsia="Times New Roman" w:hAnsi="Times New Roman"/>
          <w:color w:val="222222"/>
          <w:sz w:val="24"/>
          <w:szCs w:val="24"/>
          <w:shd w:val="clear" w:color="auto" w:fill="FFFFFF"/>
          <w:lang w:eastAsia="ru-RU"/>
        </w:rPr>
        <w:t xml:space="preserve">В современном мире права и свободы людей и граждан занимают одно из ведущих мест в международных отношениях. И у взрослых, и у детей есть права и обязанности, разница лишь в том, что взрослые больше знают и умеют, чего не </w:t>
      </w:r>
      <w:proofErr w:type="gramStart"/>
      <w:r w:rsidRPr="008200BF">
        <w:rPr>
          <w:rFonts w:ascii="Times New Roman" w:eastAsia="Times New Roman" w:hAnsi="Times New Roman"/>
          <w:color w:val="222222"/>
          <w:sz w:val="24"/>
          <w:szCs w:val="24"/>
          <w:shd w:val="clear" w:color="auto" w:fill="FFFFFF"/>
          <w:lang w:eastAsia="ru-RU"/>
        </w:rPr>
        <w:t>скажешь про детей и этим часто пользуются</w:t>
      </w:r>
      <w:proofErr w:type="gramEnd"/>
      <w:r w:rsidRPr="008200BF">
        <w:rPr>
          <w:rFonts w:ascii="Times New Roman" w:eastAsia="Times New Roman" w:hAnsi="Times New Roman"/>
          <w:color w:val="222222"/>
          <w:sz w:val="24"/>
          <w:szCs w:val="24"/>
          <w:shd w:val="clear" w:color="auto" w:fill="FFFFFF"/>
          <w:lang w:eastAsia="ru-RU"/>
        </w:rPr>
        <w:t xml:space="preserve"> взрослые. Для гармоничного развития личности ребенок должен расти в атмосфере любви и добра, в семье, среди близких и любящих людей. Задача взрослых – помочь ребенку подготовиться к самостоятельной жизни, стать полноправным членом общества, создать ребенку условия для нормального физического и интеллектуального развития.</w:t>
      </w:r>
    </w:p>
    <w:p w:rsidR="00AC5739" w:rsidRPr="00AC5739" w:rsidRDefault="00AC5739" w:rsidP="00AC5739">
      <w:pPr>
        <w:spacing w:line="360" w:lineRule="auto"/>
        <w:ind w:left="567" w:right="241"/>
        <w:jc w:val="both"/>
        <w:textAlignment w:val="baseline"/>
        <w:rPr>
          <w:rFonts w:ascii="Times New Roman" w:hAnsi="Times New Roman"/>
          <w:color w:val="222222"/>
          <w:sz w:val="24"/>
          <w:szCs w:val="24"/>
        </w:rPr>
      </w:pPr>
      <w:r w:rsidRPr="00AC5739">
        <w:rPr>
          <w:rFonts w:ascii="Times New Roman" w:hAnsi="Times New Roman"/>
          <w:color w:val="222222"/>
          <w:sz w:val="24"/>
          <w:szCs w:val="24"/>
          <w:lang w:val="en-US"/>
        </w:rPr>
        <w:t> </w:t>
      </w:r>
    </w:p>
    <w:p w:rsidR="00AC5739" w:rsidRPr="00AC5739" w:rsidRDefault="00AC5739" w:rsidP="00AC5739">
      <w:pPr>
        <w:spacing w:line="360" w:lineRule="auto"/>
        <w:ind w:left="567" w:right="241"/>
        <w:textAlignment w:val="baseline"/>
        <w:rPr>
          <w:rFonts w:ascii="Times New Roman" w:hAnsi="Times New Roman"/>
          <w:b/>
          <w:bCs/>
          <w:color w:val="222222"/>
          <w:sz w:val="24"/>
          <w:szCs w:val="24"/>
          <w:u w:val="single"/>
          <w:bdr w:val="none" w:sz="0" w:space="0" w:color="auto" w:frame="1"/>
        </w:rPr>
      </w:pPr>
    </w:p>
    <w:p w:rsidR="00AC5739" w:rsidRPr="00AC5739" w:rsidRDefault="00AC5739" w:rsidP="00AC5739">
      <w:pPr>
        <w:pStyle w:val="2"/>
        <w:shd w:val="clear" w:color="auto" w:fill="FFFFFF"/>
        <w:spacing w:before="300" w:after="150" w:line="360" w:lineRule="auto"/>
        <w:jc w:val="center"/>
        <w:rPr>
          <w:rFonts w:ascii="Times New Roman" w:hAnsi="Times New Roman"/>
          <w:b w:val="0"/>
          <w:bCs w:val="0"/>
          <w:color w:val="733712"/>
          <w:sz w:val="24"/>
          <w:szCs w:val="24"/>
        </w:rPr>
      </w:pPr>
      <w:r w:rsidRPr="00AC5739">
        <w:rPr>
          <w:rFonts w:ascii="Times New Roman" w:hAnsi="Times New Roman"/>
          <w:b w:val="0"/>
          <w:bCs w:val="0"/>
          <w:color w:val="733712"/>
          <w:sz w:val="24"/>
          <w:szCs w:val="24"/>
        </w:rPr>
        <w:t>Понятие права</w:t>
      </w:r>
    </w:p>
    <w:p w:rsidR="00AC5739" w:rsidRPr="00AC5739" w:rsidRDefault="00AC5739" w:rsidP="00AC5739">
      <w:pPr>
        <w:pStyle w:val="a4"/>
        <w:shd w:val="clear" w:color="auto" w:fill="FFFFFF"/>
        <w:spacing w:after="150" w:afterAutospacing="0" w:line="360" w:lineRule="auto"/>
        <w:jc w:val="both"/>
        <w:rPr>
          <w:color w:val="222222"/>
        </w:rPr>
      </w:pPr>
      <w:r w:rsidRPr="00AC5739">
        <w:rPr>
          <w:rStyle w:val="a5"/>
          <w:rFonts w:eastAsia="Calibri"/>
          <w:color w:val="222222"/>
        </w:rPr>
        <w:t>Право</w:t>
      </w:r>
      <w:r w:rsidRPr="00AC5739">
        <w:rPr>
          <w:color w:val="222222"/>
        </w:rPr>
        <w:t> — это совокупность установленных государством общеобязательных правил поведения (норм), соблюдение которых обеспечивается мерами государственного воздействия.</w:t>
      </w:r>
    </w:p>
    <w:p w:rsidR="00AC5739" w:rsidRPr="00AC5739" w:rsidRDefault="00AC5739" w:rsidP="00AC5739">
      <w:pPr>
        <w:pStyle w:val="a4"/>
        <w:shd w:val="clear" w:color="auto" w:fill="FFFFFF"/>
        <w:spacing w:after="150" w:afterAutospacing="0" w:line="360" w:lineRule="auto"/>
        <w:jc w:val="both"/>
        <w:rPr>
          <w:color w:val="222222"/>
        </w:rPr>
      </w:pPr>
      <w:r w:rsidRPr="00AC5739">
        <w:rPr>
          <w:rStyle w:val="a5"/>
          <w:rFonts w:eastAsia="Calibri"/>
          <w:color w:val="222222"/>
        </w:rPr>
        <w:t>Правовой статус ребенка</w:t>
      </w:r>
      <w:r w:rsidRPr="00AC5739">
        <w:rPr>
          <w:color w:val="222222"/>
        </w:rPr>
        <w:t> — его права, обязанности и ответственность от рождения до достижения совершеннолетия. Законными представителями ребенка при осуществлении им своих прав являются родители или лица, их заменяющие.</w:t>
      </w:r>
    </w:p>
    <w:p w:rsidR="00AC5739" w:rsidRPr="00AC5739" w:rsidRDefault="00AC5739" w:rsidP="00AC5739">
      <w:pPr>
        <w:pStyle w:val="a4"/>
        <w:shd w:val="clear" w:color="auto" w:fill="FFFFFF"/>
        <w:spacing w:after="150" w:afterAutospacing="0" w:line="360" w:lineRule="auto"/>
        <w:jc w:val="both"/>
        <w:rPr>
          <w:color w:val="222222"/>
        </w:rPr>
      </w:pPr>
      <w:ins w:id="0" w:author="Unknown">
        <w:r w:rsidRPr="00AC5739">
          <w:rPr>
            <w:b/>
            <w:bCs/>
            <w:color w:val="222222"/>
            <w:u w:val="single"/>
          </w:rPr>
          <w:t>Основными международными документами по защите прав ребенка являются:</w:t>
        </w:r>
      </w:ins>
    </w:p>
    <w:p w:rsidR="00AC5739" w:rsidRPr="00AC5739" w:rsidRDefault="00AC5739" w:rsidP="00AC5739">
      <w:pPr>
        <w:numPr>
          <w:ilvl w:val="0"/>
          <w:numId w:val="1"/>
        </w:numPr>
        <w:shd w:val="clear" w:color="auto" w:fill="FFFFFF"/>
        <w:spacing w:before="100" w:beforeAutospacing="1" w:after="100" w:afterAutospacing="1" w:line="360" w:lineRule="auto"/>
        <w:ind w:left="450"/>
        <w:rPr>
          <w:rFonts w:ascii="Times New Roman" w:hAnsi="Times New Roman"/>
          <w:color w:val="222222"/>
          <w:sz w:val="24"/>
          <w:szCs w:val="24"/>
        </w:rPr>
      </w:pPr>
      <w:r w:rsidRPr="00AC5739">
        <w:rPr>
          <w:rFonts w:ascii="Times New Roman" w:hAnsi="Times New Roman"/>
          <w:color w:val="222222"/>
          <w:sz w:val="24"/>
          <w:szCs w:val="24"/>
        </w:rPr>
        <w:t>Всеобщая декларация прав человека;</w:t>
      </w:r>
    </w:p>
    <w:p w:rsidR="00AC5739" w:rsidRPr="00AC5739" w:rsidRDefault="00AC5739" w:rsidP="00AC5739">
      <w:pPr>
        <w:numPr>
          <w:ilvl w:val="0"/>
          <w:numId w:val="1"/>
        </w:numPr>
        <w:shd w:val="clear" w:color="auto" w:fill="FFFFFF"/>
        <w:spacing w:before="100" w:beforeAutospacing="1" w:after="100" w:afterAutospacing="1" w:line="360" w:lineRule="auto"/>
        <w:ind w:left="450"/>
        <w:rPr>
          <w:rFonts w:ascii="Times New Roman" w:hAnsi="Times New Roman"/>
          <w:color w:val="222222"/>
          <w:sz w:val="24"/>
          <w:szCs w:val="24"/>
        </w:rPr>
      </w:pPr>
      <w:r w:rsidRPr="00AC5739">
        <w:rPr>
          <w:rFonts w:ascii="Times New Roman" w:hAnsi="Times New Roman"/>
          <w:color w:val="222222"/>
          <w:sz w:val="24"/>
          <w:szCs w:val="24"/>
        </w:rPr>
        <w:t>Декларация прав ребёнка;</w:t>
      </w:r>
    </w:p>
    <w:p w:rsidR="00AC5739" w:rsidRPr="00AC5739" w:rsidRDefault="00AC5739" w:rsidP="00AC5739">
      <w:pPr>
        <w:numPr>
          <w:ilvl w:val="0"/>
          <w:numId w:val="1"/>
        </w:numPr>
        <w:shd w:val="clear" w:color="auto" w:fill="FFFFFF"/>
        <w:spacing w:before="100" w:beforeAutospacing="1" w:after="100" w:afterAutospacing="1" w:line="360" w:lineRule="auto"/>
        <w:ind w:left="450"/>
        <w:rPr>
          <w:rFonts w:ascii="Times New Roman" w:hAnsi="Times New Roman"/>
          <w:color w:val="222222"/>
          <w:sz w:val="24"/>
          <w:szCs w:val="24"/>
        </w:rPr>
      </w:pPr>
      <w:r w:rsidRPr="00AC5739">
        <w:rPr>
          <w:rFonts w:ascii="Times New Roman" w:hAnsi="Times New Roman"/>
          <w:color w:val="222222"/>
          <w:sz w:val="24"/>
          <w:szCs w:val="24"/>
        </w:rPr>
        <w:t>Конвенция ООН о правах ребёнка.</w:t>
      </w:r>
    </w:p>
    <w:p w:rsidR="00AC5739" w:rsidRPr="00AC5739" w:rsidRDefault="00AC5739" w:rsidP="00AC5739">
      <w:pPr>
        <w:pStyle w:val="a4"/>
        <w:shd w:val="clear" w:color="auto" w:fill="FFFFFF"/>
        <w:spacing w:after="150" w:afterAutospacing="0" w:line="360" w:lineRule="auto"/>
        <w:jc w:val="both"/>
        <w:rPr>
          <w:color w:val="222222"/>
        </w:rPr>
      </w:pPr>
      <w:ins w:id="1" w:author="Unknown">
        <w:r w:rsidRPr="00AC5739">
          <w:rPr>
            <w:b/>
            <w:bCs/>
            <w:color w:val="222222"/>
            <w:u w:val="single"/>
          </w:rPr>
          <w:t>Права и обязанности ребенка отражены в следующих нормативных документах федерального уровня:</w:t>
        </w:r>
      </w:ins>
    </w:p>
    <w:p w:rsidR="00AC5739" w:rsidRPr="00AC5739" w:rsidRDefault="00AC5739" w:rsidP="00AC5739">
      <w:pPr>
        <w:numPr>
          <w:ilvl w:val="0"/>
          <w:numId w:val="2"/>
        </w:numPr>
        <w:shd w:val="clear" w:color="auto" w:fill="FFFFFF"/>
        <w:spacing w:before="100" w:beforeAutospacing="1" w:after="100" w:afterAutospacing="1" w:line="360" w:lineRule="auto"/>
        <w:ind w:left="450"/>
        <w:rPr>
          <w:rFonts w:ascii="Times New Roman" w:hAnsi="Times New Roman"/>
          <w:color w:val="222222"/>
          <w:sz w:val="24"/>
          <w:szCs w:val="24"/>
        </w:rPr>
      </w:pPr>
      <w:r w:rsidRPr="00AC5739">
        <w:rPr>
          <w:rFonts w:ascii="Times New Roman" w:hAnsi="Times New Roman"/>
          <w:color w:val="222222"/>
          <w:sz w:val="24"/>
          <w:szCs w:val="24"/>
        </w:rPr>
        <w:t>Конституция РФ;</w:t>
      </w:r>
    </w:p>
    <w:p w:rsidR="00AC5739" w:rsidRPr="00AC5739" w:rsidRDefault="00AC5739" w:rsidP="00AC5739">
      <w:pPr>
        <w:numPr>
          <w:ilvl w:val="0"/>
          <w:numId w:val="2"/>
        </w:numPr>
        <w:shd w:val="clear" w:color="auto" w:fill="FFFFFF"/>
        <w:spacing w:before="100" w:beforeAutospacing="1" w:after="100" w:afterAutospacing="1" w:line="360" w:lineRule="auto"/>
        <w:ind w:left="450"/>
        <w:rPr>
          <w:rFonts w:ascii="Times New Roman" w:hAnsi="Times New Roman"/>
          <w:color w:val="222222"/>
          <w:sz w:val="24"/>
          <w:szCs w:val="24"/>
        </w:rPr>
      </w:pPr>
      <w:r w:rsidRPr="00AC5739">
        <w:rPr>
          <w:rFonts w:ascii="Times New Roman" w:hAnsi="Times New Roman"/>
          <w:color w:val="222222"/>
          <w:sz w:val="24"/>
          <w:szCs w:val="24"/>
        </w:rPr>
        <w:t>Гражданский кодекс;</w:t>
      </w:r>
    </w:p>
    <w:p w:rsidR="00AC5739" w:rsidRPr="00AC5739" w:rsidRDefault="00AC5739" w:rsidP="00AC5739">
      <w:pPr>
        <w:numPr>
          <w:ilvl w:val="0"/>
          <w:numId w:val="2"/>
        </w:numPr>
        <w:shd w:val="clear" w:color="auto" w:fill="FFFFFF"/>
        <w:spacing w:before="100" w:beforeAutospacing="1" w:after="100" w:afterAutospacing="1" w:line="360" w:lineRule="auto"/>
        <w:ind w:left="450"/>
        <w:rPr>
          <w:rFonts w:ascii="Times New Roman" w:hAnsi="Times New Roman"/>
          <w:color w:val="222222"/>
          <w:sz w:val="24"/>
          <w:szCs w:val="24"/>
        </w:rPr>
      </w:pPr>
      <w:r w:rsidRPr="00AC5739">
        <w:rPr>
          <w:rFonts w:ascii="Times New Roman" w:hAnsi="Times New Roman"/>
          <w:color w:val="222222"/>
          <w:sz w:val="24"/>
          <w:szCs w:val="24"/>
        </w:rPr>
        <w:t>Семейный кодекс РФ.</w:t>
      </w:r>
    </w:p>
    <w:p w:rsidR="00AC5739" w:rsidRPr="00AC5739" w:rsidRDefault="00AC5739" w:rsidP="00AC5739">
      <w:pPr>
        <w:pStyle w:val="2"/>
        <w:shd w:val="clear" w:color="auto" w:fill="FFFFFF"/>
        <w:spacing w:before="300" w:after="150" w:line="360" w:lineRule="auto"/>
        <w:jc w:val="center"/>
        <w:rPr>
          <w:rFonts w:ascii="Times New Roman" w:hAnsi="Times New Roman"/>
          <w:b w:val="0"/>
          <w:bCs w:val="0"/>
          <w:color w:val="733712"/>
          <w:sz w:val="24"/>
          <w:szCs w:val="24"/>
        </w:rPr>
      </w:pPr>
      <w:r w:rsidRPr="00AC5739">
        <w:rPr>
          <w:rFonts w:ascii="Times New Roman" w:hAnsi="Times New Roman"/>
          <w:b w:val="0"/>
          <w:bCs w:val="0"/>
          <w:color w:val="733712"/>
          <w:sz w:val="24"/>
          <w:szCs w:val="24"/>
        </w:rPr>
        <w:lastRenderedPageBreak/>
        <w:t>Права детей в Семейном кодексе РФ</w:t>
      </w:r>
    </w:p>
    <w:p w:rsidR="00AC5739" w:rsidRPr="00AC5739" w:rsidRDefault="00AC5739" w:rsidP="00AC5739">
      <w:pPr>
        <w:spacing w:line="360" w:lineRule="auto"/>
        <w:rPr>
          <w:rFonts w:ascii="Times New Roman" w:hAnsi="Times New Roman"/>
          <w:sz w:val="24"/>
          <w:szCs w:val="24"/>
        </w:rPr>
      </w:pPr>
      <w:r w:rsidRPr="00AC5739">
        <w:rPr>
          <w:rFonts w:ascii="Times New Roman" w:hAnsi="Times New Roman"/>
          <w:color w:val="222222"/>
          <w:sz w:val="24"/>
          <w:szCs w:val="24"/>
        </w:rPr>
        <w:br/>
      </w:r>
      <w:r w:rsidRPr="00AC5739">
        <w:rPr>
          <w:rFonts w:ascii="Times New Roman" w:hAnsi="Times New Roman"/>
          <w:color w:val="222222"/>
          <w:sz w:val="24"/>
          <w:szCs w:val="24"/>
          <w:shd w:val="clear" w:color="auto" w:fill="FFFFFF"/>
        </w:rPr>
        <w:t>Всего на территории Российской Федерации действует 20 кодексов. В Семейном кодексе Российской Федерации выделены отдельные статьи, посвященные правам детей. Вот некоторые из них:</w:t>
      </w:r>
    </w:p>
    <w:p w:rsidR="00AC5739" w:rsidRPr="00AC5739" w:rsidRDefault="00AC5739" w:rsidP="00AC5739">
      <w:pPr>
        <w:pStyle w:val="a4"/>
        <w:shd w:val="clear" w:color="auto" w:fill="FFFFFF"/>
        <w:spacing w:after="150" w:afterAutospacing="0" w:line="360" w:lineRule="auto"/>
        <w:jc w:val="both"/>
        <w:rPr>
          <w:color w:val="222222"/>
        </w:rPr>
      </w:pPr>
      <w:r w:rsidRPr="00AC5739">
        <w:rPr>
          <w:rStyle w:val="a5"/>
          <w:rFonts w:eastAsia="Calibri"/>
          <w:color w:val="222222"/>
        </w:rPr>
        <w:t>Статья 54. Право ребенка жить и воспитываться в семье.</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1. Ребенком признается лицо, не достигшее возраста восемнадцати лет (совершеннолетия).</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 xml:space="preserve">2. Каждый ребенок имеет право жить и воспитываться в семье, насколько </w:t>
      </w:r>
      <w:proofErr w:type="gramStart"/>
      <w:r w:rsidRPr="00AC5739">
        <w:rPr>
          <w:color w:val="222222"/>
        </w:rPr>
        <w:t>это</w:t>
      </w:r>
      <w:proofErr w:type="gramEnd"/>
      <w:r w:rsidRPr="00AC5739">
        <w:rPr>
          <w:color w:val="222222"/>
        </w:rPr>
        <w:t xml:space="preserve"> возможно, право знать своих родителей, право на их заботу, право на совместное с ними проживание, за исключением случаев, когда это противоречит его интересам.</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 xml:space="preserve">Проживающие в одной семье и имеющие общее место жительства дети имеют право преимущественного приема на </w:t>
      </w:r>
      <w:proofErr w:type="gramStart"/>
      <w:r w:rsidRPr="00AC5739">
        <w:rPr>
          <w:color w:val="222222"/>
        </w:rPr>
        <w:t>обучение</w:t>
      </w:r>
      <w:proofErr w:type="gramEnd"/>
      <w:r w:rsidRPr="00AC5739">
        <w:rPr>
          <w:color w:val="222222"/>
        </w:rPr>
        <w:t xml:space="preserve"> по основным общеобразовательным программам дошкольного образования и начального общего образования в государственные и муниципальные образовательные организации, в которых обучаются их братья и (или) сестры. Ребенок имеет права на воспитание своими родителями, образование, обеспечение его интересов, всестороннее развитие, уважение его человеческого достоинства.</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При отсутствии родителей, при лишении их родительских прав и в других случаях утраты родительского попечения право ребенка на воспитание в семье обеспечивается органом опеки и попечительства в порядке, установленном главой 18 настоящего Кодекса.</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Статья 56. Право ребенка на защиту.</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1. Ребенок имеет право на защиту своих прав и законных интересов.</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Защита прав и законных интересов ребенка осуществляется родителями (лицами, их заменяющими), а в случаях, предусмотренных настоящим Кодексом, органом опеки и попечительства, прокурором и судом.</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Несовершеннолетний, признанный в соответствии с законом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lastRenderedPageBreak/>
        <w:t>2. Ребенок имеет право на защиту от злоупотреблений со стороны родителей (лиц, их заменяющих).</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четырнадцати лет в суд.</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3. 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AC5739" w:rsidRPr="00AC5739" w:rsidRDefault="00AC5739" w:rsidP="00AC5739">
      <w:pPr>
        <w:pStyle w:val="a4"/>
        <w:shd w:val="clear" w:color="auto" w:fill="FFFFFF"/>
        <w:spacing w:after="150" w:afterAutospacing="0" w:line="360" w:lineRule="auto"/>
        <w:jc w:val="both"/>
        <w:rPr>
          <w:color w:val="222222"/>
        </w:rPr>
      </w:pPr>
      <w:r w:rsidRPr="00AC5739">
        <w:rPr>
          <w:rStyle w:val="a5"/>
          <w:rFonts w:eastAsia="Calibri"/>
          <w:color w:val="222222"/>
        </w:rPr>
        <w:t>Статья 58. Право ребенка на имя, отчество и фамилию</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1. Ребенок имеет право на имя, отчество и фамилию.</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2. Имя ребенку дается по соглашению родителей, отчество присваивается по имени отца, если иное не предусмотрено законами субъектов Российской Федерации или не основано на национальном обычае. При выборе родителями имени ребенка не допускается использование в его имени цифр, буквенно-цифровых обозначений, числительных, символов и не являющихся буквами знаков, за исключением знака "дефис", или их любой комбинации либо бранных слов, указаний на ранги, должности, титулы.</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3. Фамилия ребенка определяется фамилией родителей. При разных фамилиях родителей по соглашению родителей ребенку присваивается фамилия отца, фамилия матери или двойная фамилия, образованная посредством присоединения фамилий отца и матери друг к другу в любой последовательности, если иное не предусмотрено законами субъектов Российской Федерации. Не допускается изменение последовательности присоединения фамилий отца и матери друг к другу при образовании двойных фамилий у полнородных братьев и сестер. Двойная фамилия ребенка может состоять не более чем из двух слов, соединенных при написании дефисом.</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 xml:space="preserve">4. При отсутствии соглашения между родителями относительно имени и (или) фамилии </w:t>
      </w:r>
      <w:proofErr w:type="gramStart"/>
      <w:r w:rsidRPr="00AC5739">
        <w:rPr>
          <w:color w:val="222222"/>
        </w:rPr>
        <w:t>ребенка</w:t>
      </w:r>
      <w:proofErr w:type="gramEnd"/>
      <w:r w:rsidRPr="00AC5739">
        <w:rPr>
          <w:color w:val="222222"/>
        </w:rPr>
        <w:t xml:space="preserve"> возникшие разногласия разрешаются органом опеки и попечительства.</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lastRenderedPageBreak/>
        <w:t>5. Если отцовство не установлено, имя ребенку дается по указанию матери, отчество присваивается по имени лица, записанного в качестве отца ребенка (пункт 3 статьи 51 настоящего Кодекса), фамилия - по фамилии матери.</w:t>
      </w:r>
    </w:p>
    <w:p w:rsidR="00AC5739" w:rsidRPr="00AC5739" w:rsidRDefault="00AC5739" w:rsidP="00AC5739">
      <w:pPr>
        <w:pStyle w:val="a4"/>
        <w:shd w:val="clear" w:color="auto" w:fill="FFFFFF"/>
        <w:spacing w:after="150" w:afterAutospacing="0" w:line="360" w:lineRule="auto"/>
        <w:jc w:val="both"/>
        <w:rPr>
          <w:rStyle w:val="a5"/>
          <w:color w:val="222222"/>
        </w:rPr>
      </w:pPr>
      <w:r w:rsidRPr="00AC5739">
        <w:rPr>
          <w:rStyle w:val="a5"/>
          <w:rFonts w:eastAsia="Calibri"/>
          <w:color w:val="222222"/>
        </w:rPr>
        <w:t>Статья 59. Изменение имени и фамилии ребенка</w:t>
      </w:r>
    </w:p>
    <w:p w:rsidR="00AC5739" w:rsidRPr="00AC5739" w:rsidRDefault="00AC5739" w:rsidP="00AC5739">
      <w:pPr>
        <w:spacing w:line="360" w:lineRule="auto"/>
        <w:rPr>
          <w:rFonts w:ascii="Times New Roman" w:hAnsi="Times New Roman"/>
          <w:sz w:val="24"/>
          <w:szCs w:val="24"/>
        </w:rPr>
      </w:pPr>
      <w:r w:rsidRPr="00AC5739">
        <w:rPr>
          <w:rFonts w:ascii="Times New Roman" w:hAnsi="Times New Roman"/>
          <w:color w:val="222222"/>
          <w:sz w:val="24"/>
          <w:szCs w:val="24"/>
          <w:shd w:val="clear" w:color="auto" w:fill="FFFFFF"/>
        </w:rPr>
        <w:t xml:space="preserve">1. По совместной просьбе родителей до достижения ребенком возраста четырнадцати лет орган опеки и попечительства </w:t>
      </w:r>
      <w:proofErr w:type="gramStart"/>
      <w:r w:rsidRPr="00AC5739">
        <w:rPr>
          <w:rFonts w:ascii="Times New Roman" w:hAnsi="Times New Roman"/>
          <w:color w:val="222222"/>
          <w:sz w:val="24"/>
          <w:szCs w:val="24"/>
          <w:shd w:val="clear" w:color="auto" w:fill="FFFFFF"/>
        </w:rPr>
        <w:t>исходя из интересов ребенка вправе разрешить</w:t>
      </w:r>
      <w:proofErr w:type="gramEnd"/>
      <w:r w:rsidRPr="00AC5739">
        <w:rPr>
          <w:rFonts w:ascii="Times New Roman" w:hAnsi="Times New Roman"/>
          <w:color w:val="222222"/>
          <w:sz w:val="24"/>
          <w:szCs w:val="24"/>
          <w:shd w:val="clear" w:color="auto" w:fill="FFFFFF"/>
        </w:rPr>
        <w:t xml:space="preserve"> изменить имя ребенку, а также изменить присвоенную ему фамилию на фамилию другого родителя.</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 xml:space="preserve">2. Если родители проживают раздельно и родитель, с которым проживает ребенок, желает присвоить ему свою фамилию, орган опеки и попечительства разрешает этот вопрос в зависимости от интересов ребенка и с учетом мнения другого родителя. Учет мнения родителя не обязателен при невозможности установления его места нахождения, лишении его родительских прав, признании </w:t>
      </w:r>
      <w:proofErr w:type="gramStart"/>
      <w:r w:rsidRPr="00AC5739">
        <w:rPr>
          <w:color w:val="222222"/>
        </w:rPr>
        <w:t>недееспособным</w:t>
      </w:r>
      <w:proofErr w:type="gramEnd"/>
      <w:r w:rsidRPr="00AC5739">
        <w:rPr>
          <w:color w:val="222222"/>
        </w:rPr>
        <w:t>, а также в случаях уклонения родителя без уважительных причин от воспитания и содержания ребенка.</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 xml:space="preserve">3. Если ребенок рожден от лиц, не состоящих в браке между собой, и отцовство в законном порядке не установлено, орган опеки и попечительства </w:t>
      </w:r>
      <w:proofErr w:type="gramStart"/>
      <w:r w:rsidRPr="00AC5739">
        <w:rPr>
          <w:color w:val="222222"/>
        </w:rPr>
        <w:t>исходя из интересов ребенка вправе разрешить</w:t>
      </w:r>
      <w:proofErr w:type="gramEnd"/>
      <w:r w:rsidRPr="00AC5739">
        <w:rPr>
          <w:color w:val="222222"/>
        </w:rPr>
        <w:t xml:space="preserve"> изменить его фамилию на фамилию матери, которую она носит в момент обращения с такой просьбой.</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4. Изменение имени и (или) фамилии ребенка, достигшего возраста десяти лет, может быть произведено только с его согласия.</w:t>
      </w:r>
    </w:p>
    <w:p w:rsidR="00AC5739" w:rsidRPr="00AC5739" w:rsidRDefault="00AC5739" w:rsidP="00AC5739">
      <w:pPr>
        <w:pStyle w:val="a4"/>
        <w:shd w:val="clear" w:color="auto" w:fill="FFFFFF"/>
        <w:spacing w:after="150" w:afterAutospacing="0" w:line="360" w:lineRule="auto"/>
        <w:jc w:val="both"/>
        <w:rPr>
          <w:color w:val="222222"/>
        </w:rPr>
      </w:pPr>
      <w:r w:rsidRPr="00AC5739">
        <w:rPr>
          <w:rStyle w:val="a5"/>
          <w:color w:val="222222"/>
        </w:rPr>
        <w:t>Статья 60. Имущественные права ребенка</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1. Ребенок имеет право на получение содержания от своих родителей и других членов семьи в порядке и в размерах, которые установлены разделом V настоящего Кодекса.</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2. Суммы, причитающиеся ребенку в качестве алиментов, пенсий, пособий, поступают в распоряжение родителей (лиц, их заменяющих) и расходуются ими на содержание, воспитание и образование ребенка.</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Суд по требованию родителя, обязанного уплачивать алименты на несовершеннолетних детей, вправе вынести решение о перечислении не более пятидесяти процентов сумм алиментов, подлежащих выплате, на счета, открытые на имя несовершеннолетних детей в банках.</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lastRenderedPageBreak/>
        <w:t>3. Ребенок имеет право собственности на доходы, полученные им, имущество, полученное им в дар или в порядке наследования, а также на любое другое имущество, приобретенное на средства ребенка.</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Право ребенка на распоряжение принадлежащим ему на праве собственности имуществом определяется статьями 26 и 28 Гражданского кодекса Российской Федерации.</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При осуществлении родителями правомочий по управлению имуществом ребенка на них распространяются правила, установленные гражданским законодательством в отношении распоряжения имуществом подопечного (статья 37 Гражданского кодекса Российской Федерации).</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4. 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w:t>
      </w:r>
    </w:p>
    <w:p w:rsidR="00AC5739" w:rsidRPr="00AC5739" w:rsidRDefault="00AC5739" w:rsidP="00AC5739">
      <w:pPr>
        <w:pStyle w:val="3"/>
        <w:shd w:val="clear" w:color="auto" w:fill="FFFFFF"/>
        <w:spacing w:before="300" w:after="150" w:line="360" w:lineRule="auto"/>
        <w:jc w:val="center"/>
        <w:rPr>
          <w:rFonts w:ascii="Times New Roman" w:hAnsi="Times New Roman" w:cs="Times New Roman"/>
          <w:b w:val="0"/>
          <w:bCs w:val="0"/>
          <w:color w:val="733712"/>
          <w:sz w:val="24"/>
          <w:szCs w:val="24"/>
        </w:rPr>
      </w:pPr>
      <w:r w:rsidRPr="00AC5739">
        <w:rPr>
          <w:rFonts w:ascii="Times New Roman" w:hAnsi="Times New Roman" w:cs="Times New Roman"/>
          <w:b w:val="0"/>
          <w:bCs w:val="0"/>
          <w:color w:val="733712"/>
          <w:sz w:val="24"/>
          <w:szCs w:val="24"/>
        </w:rPr>
        <w:t>Заключение</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К сожалению, не всегда соблюдаются все права детей. Несмотря на то, что в нашей стране помимо проблем ребенка, существует еще масса нерешенных, особое внимание, по моему мнению, стоит уделять детям. Ведь дети – это наше светлое будущее.</w:t>
      </w:r>
    </w:p>
    <w:p w:rsidR="00AC5739" w:rsidRPr="00AC5739" w:rsidRDefault="00AC5739" w:rsidP="00AC5739">
      <w:pPr>
        <w:pStyle w:val="a4"/>
        <w:shd w:val="clear" w:color="auto" w:fill="FFFFFF"/>
        <w:spacing w:after="150" w:afterAutospacing="0" w:line="360" w:lineRule="auto"/>
        <w:jc w:val="both"/>
        <w:rPr>
          <w:color w:val="222222"/>
        </w:rPr>
      </w:pPr>
      <w:r w:rsidRPr="00AC5739">
        <w:rPr>
          <w:color w:val="222222"/>
        </w:rPr>
        <w:t>И в зависимости от того, как мы их воспитаем и как к ним отнесемся, будет зависеть будущее нашей страны и человечества.</w:t>
      </w:r>
    </w:p>
    <w:p w:rsidR="00D50313" w:rsidRPr="00AC5739" w:rsidRDefault="00D50313" w:rsidP="00AC5739">
      <w:pPr>
        <w:spacing w:line="360" w:lineRule="auto"/>
        <w:rPr>
          <w:rFonts w:ascii="Times New Roman" w:hAnsi="Times New Roman"/>
          <w:sz w:val="24"/>
          <w:szCs w:val="24"/>
        </w:rPr>
      </w:pPr>
    </w:p>
    <w:sectPr w:rsidR="00D50313" w:rsidRPr="00AC5739" w:rsidSect="00D503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52193"/>
    <w:multiLevelType w:val="multilevel"/>
    <w:tmpl w:val="66F07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D453AC5"/>
    <w:multiLevelType w:val="multilevel"/>
    <w:tmpl w:val="ADB8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5739"/>
    <w:rsid w:val="00AC5739"/>
    <w:rsid w:val="00D503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739"/>
    <w:rPr>
      <w:rFonts w:ascii="Calibri" w:eastAsia="Calibri" w:hAnsi="Calibri" w:cs="Times New Roman"/>
    </w:rPr>
  </w:style>
  <w:style w:type="paragraph" w:styleId="1">
    <w:name w:val="heading 1"/>
    <w:basedOn w:val="a"/>
    <w:next w:val="a"/>
    <w:link w:val="10"/>
    <w:qFormat/>
    <w:rsid w:val="00AC5739"/>
    <w:pPr>
      <w:keepNext/>
      <w:spacing w:after="0" w:line="240" w:lineRule="auto"/>
      <w:jc w:val="center"/>
      <w:outlineLvl w:val="0"/>
    </w:pPr>
    <w:rPr>
      <w:rFonts w:ascii="Times New Roman" w:eastAsia="Arial Unicode MS" w:hAnsi="Times New Roman"/>
      <w:b/>
      <w:bCs/>
      <w:sz w:val="24"/>
      <w:szCs w:val="24"/>
    </w:rPr>
  </w:style>
  <w:style w:type="paragraph" w:styleId="2">
    <w:name w:val="heading 2"/>
    <w:basedOn w:val="a"/>
    <w:next w:val="a"/>
    <w:link w:val="20"/>
    <w:uiPriority w:val="9"/>
    <w:qFormat/>
    <w:rsid w:val="00AC5739"/>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qFormat/>
    <w:rsid w:val="00AC573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739"/>
    <w:rPr>
      <w:rFonts w:ascii="Times New Roman" w:eastAsia="Arial Unicode MS" w:hAnsi="Times New Roman" w:cs="Times New Roman"/>
      <w:b/>
      <w:bCs/>
      <w:sz w:val="24"/>
      <w:szCs w:val="24"/>
    </w:rPr>
  </w:style>
  <w:style w:type="character" w:customStyle="1" w:styleId="20">
    <w:name w:val="Заголовок 2 Знак"/>
    <w:basedOn w:val="a0"/>
    <w:link w:val="2"/>
    <w:uiPriority w:val="9"/>
    <w:rsid w:val="00AC5739"/>
    <w:rPr>
      <w:rFonts w:ascii="Cambria" w:eastAsia="Times New Roman" w:hAnsi="Cambria" w:cs="Times New Roman"/>
      <w:b/>
      <w:bCs/>
      <w:color w:val="4F81BD"/>
      <w:sz w:val="26"/>
      <w:szCs w:val="26"/>
    </w:rPr>
  </w:style>
  <w:style w:type="character" w:customStyle="1" w:styleId="30">
    <w:name w:val="Заголовок 3 Знак"/>
    <w:basedOn w:val="a0"/>
    <w:link w:val="3"/>
    <w:rsid w:val="00AC5739"/>
    <w:rPr>
      <w:rFonts w:ascii="Arial" w:eastAsia="Calibri" w:hAnsi="Arial" w:cs="Arial"/>
      <w:b/>
      <w:bCs/>
      <w:sz w:val="26"/>
      <w:szCs w:val="26"/>
    </w:rPr>
  </w:style>
  <w:style w:type="paragraph" w:styleId="a3">
    <w:name w:val="List Paragraph"/>
    <w:basedOn w:val="a"/>
    <w:uiPriority w:val="34"/>
    <w:qFormat/>
    <w:rsid w:val="00AC5739"/>
    <w:pPr>
      <w:ind w:left="720"/>
      <w:contextualSpacing/>
    </w:pPr>
  </w:style>
  <w:style w:type="paragraph" w:styleId="a4">
    <w:name w:val="Normal (Web)"/>
    <w:basedOn w:val="a"/>
    <w:uiPriority w:val="99"/>
    <w:unhideWhenUsed/>
    <w:rsid w:val="00AC5739"/>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AC5739"/>
    <w:rPr>
      <w:b/>
      <w:bCs/>
    </w:rPr>
  </w:style>
  <w:style w:type="paragraph" w:styleId="a6">
    <w:name w:val="Balloon Text"/>
    <w:basedOn w:val="a"/>
    <w:link w:val="a7"/>
    <w:uiPriority w:val="99"/>
    <w:semiHidden/>
    <w:unhideWhenUsed/>
    <w:rsid w:val="00AC573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C573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1430</Words>
  <Characters>8157</Characters>
  <Application>Microsoft Office Word</Application>
  <DocSecurity>0</DocSecurity>
  <Lines>67</Lines>
  <Paragraphs>19</Paragraphs>
  <ScaleCrop>false</ScaleCrop>
  <Company>Microsoft</Company>
  <LinksUpToDate>false</LinksUpToDate>
  <CharactersWithSpaces>9568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2022-12-25T15:52:00Z</dcterms:created>
  <dcterms:modified xsi:type="dcterms:W3CDTF">2022-12-25T15:53:00Z</dcterms:modified>
</cp:coreProperties>
</file>